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709C1" w14:textId="4A83D7FC" w:rsidR="00750ACE" w:rsidRPr="001F4F24" w:rsidRDefault="00280C90" w:rsidP="00750AC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>
        <w:rPr>
          <w:rFonts w:cs="Arial"/>
          <w:i w:val="0"/>
          <w:sz w:val="22"/>
          <w:szCs w:val="22"/>
        </w:rPr>
        <w:t>Nr sprawy: OI.I.261.2</w:t>
      </w:r>
      <w:r w:rsidR="00750ACE" w:rsidRPr="001F4F24">
        <w:rPr>
          <w:rFonts w:cs="Arial"/>
          <w:i w:val="0"/>
          <w:sz w:val="22"/>
          <w:szCs w:val="22"/>
        </w:rPr>
        <w:t>.</w:t>
      </w:r>
      <w:r>
        <w:rPr>
          <w:rFonts w:cs="Arial"/>
          <w:i w:val="0"/>
          <w:sz w:val="22"/>
          <w:szCs w:val="22"/>
        </w:rPr>
        <w:t>30</w:t>
      </w:r>
      <w:r w:rsidR="00750ACE" w:rsidRPr="001F4F24">
        <w:rPr>
          <w:rFonts w:cs="Arial"/>
          <w:i w:val="0"/>
          <w:sz w:val="22"/>
          <w:szCs w:val="22"/>
        </w:rPr>
        <w:t>.20</w:t>
      </w:r>
      <w:r w:rsidR="00C85A7F">
        <w:rPr>
          <w:rFonts w:cs="Arial"/>
          <w:i w:val="0"/>
          <w:sz w:val="22"/>
          <w:szCs w:val="22"/>
        </w:rPr>
        <w:t>22</w:t>
      </w:r>
      <w:r w:rsidR="00750ACE" w:rsidRPr="001F4F24">
        <w:rPr>
          <w:rFonts w:cs="Arial"/>
          <w:i w:val="0"/>
          <w:sz w:val="22"/>
          <w:szCs w:val="22"/>
        </w:rPr>
        <w:t>.</w:t>
      </w:r>
      <w:proofErr w:type="gramStart"/>
      <w:r w:rsidR="00750ACE" w:rsidRPr="001F4F24">
        <w:rPr>
          <w:rFonts w:cs="Arial"/>
          <w:i w:val="0"/>
          <w:sz w:val="22"/>
          <w:szCs w:val="22"/>
        </w:rPr>
        <w:t>IW                                                  ZAŁĄCZNIK</w:t>
      </w:r>
      <w:proofErr w:type="gramEnd"/>
      <w:r w:rsidR="00750ACE" w:rsidRPr="001F4F24">
        <w:rPr>
          <w:rFonts w:cs="Arial"/>
          <w:i w:val="0"/>
          <w:sz w:val="22"/>
          <w:szCs w:val="22"/>
        </w:rPr>
        <w:t xml:space="preserve"> NR 2 - Oferta</w:t>
      </w:r>
    </w:p>
    <w:p w14:paraId="5DEE2720" w14:textId="77777777" w:rsidR="00750ACE" w:rsidRPr="00C7556C" w:rsidRDefault="00750ACE" w:rsidP="00750ACE">
      <w:pPr>
        <w:pStyle w:val="Nagwek2"/>
        <w:spacing w:line="276" w:lineRule="auto"/>
        <w:jc w:val="left"/>
        <w:rPr>
          <w:rFonts w:cs="Arial"/>
          <w:i w:val="0"/>
          <w:color w:val="auto"/>
          <w:sz w:val="22"/>
          <w:szCs w:val="22"/>
        </w:rPr>
      </w:pPr>
    </w:p>
    <w:bookmarkEnd w:id="0"/>
    <w:p w14:paraId="145FD3C4" w14:textId="77777777" w:rsidR="00917435" w:rsidRPr="00C7556C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14:paraId="3B4BB136" w14:textId="77777777" w:rsidR="00917435" w:rsidRPr="001F4F24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14:paraId="61DA487F" w14:textId="77777777" w:rsidR="00917435" w:rsidRPr="001F4F24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14:paraId="0E1C0ED9" w14:textId="77777777" w:rsidR="00917435" w:rsidRPr="001F4F24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1F4F24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14:paraId="65726516" w14:textId="55737DB6" w:rsidR="009B0F6E" w:rsidRPr="001F4F24" w:rsidRDefault="00A02ECD" w:rsidP="00750ACE">
      <w:pPr>
        <w:tabs>
          <w:tab w:val="left" w:pos="0"/>
          <w:tab w:val="left" w:pos="993"/>
        </w:tabs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proofErr w:type="gramStart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>na</w:t>
      </w:r>
      <w:proofErr w:type="gramEnd"/>
      <w:r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wykonanie</w:t>
      </w:r>
      <w:r w:rsidR="009B0F6E" w:rsidRPr="00AE47F4">
        <w:rPr>
          <w:rFonts w:eastAsia="Calibri" w:cs="Arial"/>
          <w:color w:val="0F243E" w:themeColor="text2" w:themeShade="80"/>
          <w:kern w:val="3"/>
          <w:sz w:val="22"/>
          <w:szCs w:val="22"/>
        </w:rPr>
        <w:t xml:space="preserve"> usługi pn.</w:t>
      </w:r>
      <w:r w:rsidR="009B0F6E" w:rsidRPr="001F4F24">
        <w:rPr>
          <w:rFonts w:eastAsia="Calibri" w:cs="Arial"/>
          <w:color w:val="0F243E" w:themeColor="text2" w:themeShade="80"/>
          <w:kern w:val="3"/>
        </w:rPr>
        <w:t xml:space="preserve"> </w:t>
      </w:r>
      <w:bookmarkStart w:id="1" w:name="_Hlk504479935"/>
      <w:r w:rsidR="00A81B1B" w:rsidRPr="00EB23EA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>„</w:t>
      </w:r>
      <w:bookmarkEnd w:id="1"/>
      <w:r w:rsidR="00EB23EA" w:rsidRPr="00EB23EA">
        <w:rPr>
          <w:rFonts w:cs="Arial"/>
          <w:b/>
          <w:color w:val="002060"/>
          <w:sz w:val="22"/>
          <w:szCs w:val="22"/>
        </w:rPr>
        <w:t xml:space="preserve">Świadczenie usług mediacji na spotkaniach dyskusyjnych </w:t>
      </w:r>
      <w:r w:rsidR="00AE47F4">
        <w:rPr>
          <w:rFonts w:cs="Arial"/>
          <w:b/>
          <w:color w:val="002060"/>
          <w:sz w:val="22"/>
          <w:szCs w:val="22"/>
        </w:rPr>
        <w:br/>
      </w:r>
      <w:r w:rsidR="00EB23EA" w:rsidRPr="00EB23EA">
        <w:rPr>
          <w:rFonts w:cs="Arial"/>
          <w:b/>
          <w:color w:val="002060"/>
          <w:sz w:val="22"/>
          <w:szCs w:val="22"/>
        </w:rPr>
        <w:t xml:space="preserve">w obszarze Natura 2000 Klify i Rafy Kamienne Orłowa PLH220105 na potrzeby projektu nr POIS.02.04.00-00-0193/16, </w:t>
      </w:r>
      <w:proofErr w:type="gramStart"/>
      <w:r w:rsidR="00EB23EA" w:rsidRPr="00EB23EA">
        <w:rPr>
          <w:rFonts w:cs="Arial"/>
          <w:b/>
          <w:color w:val="002060"/>
          <w:sz w:val="22"/>
          <w:szCs w:val="22"/>
        </w:rPr>
        <w:t>pn</w:t>
      </w:r>
      <w:proofErr w:type="gramEnd"/>
      <w:r w:rsidR="00EB23EA" w:rsidRPr="00EB23EA">
        <w:rPr>
          <w:rFonts w:cs="Arial"/>
          <w:b/>
          <w:color w:val="002060"/>
          <w:sz w:val="22"/>
          <w:szCs w:val="22"/>
        </w:rPr>
        <w:t>.: „</w:t>
      </w:r>
      <w:r w:rsidR="00EB23EA" w:rsidRPr="00EB23EA">
        <w:rPr>
          <w:rFonts w:cs="Arial"/>
          <w:b/>
          <w:i/>
          <w:color w:val="002060"/>
          <w:sz w:val="22"/>
          <w:szCs w:val="22"/>
        </w:rPr>
        <w:t>Opracowanie planów zadań ochronnych dla obszarów Natura 2000</w:t>
      </w:r>
      <w:r w:rsidR="00EB23EA" w:rsidRPr="00EB23EA">
        <w:rPr>
          <w:rFonts w:cs="Arial"/>
          <w:b/>
          <w:color w:val="002060"/>
          <w:sz w:val="22"/>
          <w:szCs w:val="22"/>
        </w:rPr>
        <w:t>” dla RDOŚ w Gdańsku</w:t>
      </w:r>
      <w:r w:rsidR="00A81B1B" w:rsidRPr="00EB23EA">
        <w:rPr>
          <w:rFonts w:cs="Arial"/>
          <w:b/>
          <w:color w:val="0F243E" w:themeColor="text2" w:themeShade="80"/>
          <w:sz w:val="22"/>
          <w:szCs w:val="22"/>
        </w:rPr>
        <w:t>”</w:t>
      </w:r>
    </w:p>
    <w:p w14:paraId="709CD70E" w14:textId="77777777" w:rsidR="00917435" w:rsidRPr="001F4F24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14:paraId="4BF31AAA" w14:textId="77777777" w:rsidR="00917435" w:rsidRPr="001F4F24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1F4F24">
        <w:rPr>
          <w:rFonts w:cs="Arial"/>
          <w:iCs/>
          <w:color w:val="0F243E" w:themeColor="text2" w:themeShade="80"/>
          <w:sz w:val="22"/>
          <w:szCs w:val="22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486"/>
      </w:tblGrid>
      <w:tr w:rsidR="001F4F24" w:rsidRPr="001F4F24" w14:paraId="6A185596" w14:textId="77777777" w:rsidTr="00C7556C">
        <w:trPr>
          <w:trHeight w:val="617"/>
          <w:jc w:val="right"/>
        </w:trPr>
        <w:tc>
          <w:tcPr>
            <w:tcW w:w="2694" w:type="dxa"/>
            <w:vAlign w:val="center"/>
          </w:tcPr>
          <w:p w14:paraId="4852B8DC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486" w:type="dxa"/>
            <w:vAlign w:val="bottom"/>
          </w:tcPr>
          <w:p w14:paraId="288AA63E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2E2ED18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42985D1E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486" w:type="dxa"/>
            <w:vAlign w:val="bottom"/>
          </w:tcPr>
          <w:p w14:paraId="6A392AE0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4C528804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552A09EE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486" w:type="dxa"/>
            <w:vAlign w:val="bottom"/>
          </w:tcPr>
          <w:p w14:paraId="48CBC507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1B01AD88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1538DF91" w14:textId="77777777" w:rsidR="00917435" w:rsidRPr="001F4F24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486" w:type="dxa"/>
            <w:vAlign w:val="bottom"/>
          </w:tcPr>
          <w:p w14:paraId="41E5768C" w14:textId="77777777" w:rsidR="00917435" w:rsidRPr="001F4F24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1F4F24" w:rsidRPr="001F4F24" w14:paraId="7AC8F31A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2A6AF7A0" w14:textId="77777777" w:rsidR="00917435" w:rsidRPr="001F4F24" w:rsidRDefault="00917435" w:rsidP="00423C42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Nr </w:t>
            </w:r>
            <w:r w:rsidR="00C7556C"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</w:t>
            </w:r>
            <w:r w:rsidRPr="001F4F24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EGON</w:t>
            </w:r>
          </w:p>
        </w:tc>
        <w:tc>
          <w:tcPr>
            <w:tcW w:w="6486" w:type="dxa"/>
            <w:vAlign w:val="bottom"/>
          </w:tcPr>
          <w:p w14:paraId="64AA77F6" w14:textId="77777777" w:rsidR="00BC3928" w:rsidRPr="001F4F24" w:rsidRDefault="00917435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7556C" w:rsidRPr="001F4F24" w14:paraId="7E9BE0CE" w14:textId="77777777" w:rsidTr="00C7556C">
        <w:trPr>
          <w:trHeight w:val="616"/>
          <w:jc w:val="right"/>
        </w:trPr>
        <w:tc>
          <w:tcPr>
            <w:tcW w:w="2694" w:type="dxa"/>
            <w:vAlign w:val="center"/>
          </w:tcPr>
          <w:p w14:paraId="0A232B61" w14:textId="77777777" w:rsidR="00C7556C" w:rsidRPr="001F4F24" w:rsidRDefault="00C7556C" w:rsidP="00C7556C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proofErr w:type="gramStart"/>
            <w:r w:rsidRPr="001F4F24">
              <w:rPr>
                <w:rFonts w:cs="Arial"/>
                <w:color w:val="0F243E" w:themeColor="text2" w:themeShade="80"/>
                <w:sz w:val="22"/>
                <w:szCs w:val="22"/>
              </w:rPr>
              <w:t>e-mail</w:t>
            </w:r>
            <w:proofErr w:type="gramEnd"/>
          </w:p>
        </w:tc>
        <w:tc>
          <w:tcPr>
            <w:tcW w:w="6486" w:type="dxa"/>
            <w:vAlign w:val="bottom"/>
          </w:tcPr>
          <w:p w14:paraId="0243D054" w14:textId="77777777" w:rsidR="00C7556C" w:rsidRPr="001F4F24" w:rsidRDefault="00C7556C" w:rsidP="00C7556C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1F4F24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3D0C4B2E" w14:textId="77777777" w:rsidR="00BC3928" w:rsidRPr="001F4F24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1BACF65C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1F4F2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14:paraId="5573E84F" w14:textId="77777777" w:rsidR="00917435" w:rsidRPr="001F4F2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1F4F2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1F4F24">
        <w:rPr>
          <w:rFonts w:cs="Arial"/>
          <w:color w:val="0F243E" w:themeColor="text2" w:themeShade="80"/>
          <w:sz w:val="22"/>
          <w:szCs w:val="22"/>
        </w:rPr>
        <w:t>zamówienia,</w:t>
      </w:r>
    </w:p>
    <w:p w14:paraId="11FEFDB6" w14:textId="2355F51A" w:rsidR="00757CD1" w:rsidRPr="001F4F24" w:rsidRDefault="00917435" w:rsidP="00757CD1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F4F24">
        <w:rPr>
          <w:rFonts w:cs="Arial"/>
          <w:color w:val="0F243E" w:themeColor="text2" w:themeShade="80"/>
          <w:sz w:val="22"/>
          <w:szCs w:val="22"/>
        </w:rPr>
        <w:t>- SIWZ i wszystkie inne otrzymane od Zamawiającego informacje przyjmujemy bez zastrzeżeń i oferujemy gotowość zrealizowania przedmiotu zamówienia, zgodnie z</w:t>
      </w:r>
      <w:r w:rsidR="00C7556C" w:rsidRPr="001F4F24">
        <w:rPr>
          <w:rFonts w:cs="Arial"/>
          <w:color w:val="0F243E" w:themeColor="text2" w:themeShade="80"/>
          <w:sz w:val="22"/>
          <w:szCs w:val="22"/>
        </w:rPr>
        <w:t> </w:t>
      </w:r>
      <w:r w:rsidRPr="001F4F24">
        <w:rPr>
          <w:rFonts w:cs="Arial"/>
          <w:color w:val="0F243E" w:themeColor="text2" w:themeShade="80"/>
          <w:sz w:val="22"/>
          <w:szCs w:val="22"/>
        </w:rPr>
        <w:t>wymogami określonymi w SIWZ za:</w:t>
      </w:r>
    </w:p>
    <w:p w14:paraId="2203744A" w14:textId="77777777" w:rsidR="001F4F24" w:rsidRDefault="001F4F24" w:rsidP="00757CD1">
      <w:pPr>
        <w:spacing w:line="360" w:lineRule="auto"/>
        <w:jc w:val="both"/>
        <w:rPr>
          <w:rFonts w:cs="Arial"/>
          <w:b/>
          <w:color w:val="FF0000"/>
          <w:sz w:val="22"/>
          <w:szCs w:val="22"/>
        </w:rPr>
      </w:pPr>
      <w:r w:rsidRPr="001F4F24">
        <w:rPr>
          <w:rFonts w:cs="Arial"/>
          <w:b/>
          <w:color w:val="FF0000"/>
          <w:sz w:val="22"/>
          <w:szCs w:val="22"/>
        </w:rPr>
        <w:t>I. Cena</w:t>
      </w:r>
    </w:p>
    <w:p w14:paraId="490DA1FE" w14:textId="4AAA86B5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  1. łączna cena</w:t>
      </w:r>
      <w:r w:rsidR="00280C90">
        <w:rPr>
          <w:rFonts w:cs="Arial"/>
          <w:b/>
          <w:color w:val="FF0000"/>
        </w:rPr>
        <w:t xml:space="preserve"> za 3 spotkania</w:t>
      </w:r>
    </w:p>
    <w:p w14:paraId="4D46BCA5" w14:textId="2B0C5A60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 xml:space="preserve"> </w:t>
      </w:r>
    </w:p>
    <w:p w14:paraId="1D65E7F5" w14:textId="55DD3C0F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F243E"/>
          <w:lang w:eastAsia="pl-PL"/>
        </w:rPr>
      </w:pPr>
      <w:r w:rsidRPr="00757CD1">
        <w:rPr>
          <w:rFonts w:ascii="Arial" w:eastAsia="Times New Roman" w:hAnsi="Arial" w:cs="Arial"/>
          <w:color w:val="0F243E"/>
          <w:lang w:eastAsia="pl-PL"/>
        </w:rPr>
        <w:tab/>
      </w:r>
      <w:r>
        <w:rPr>
          <w:rFonts w:ascii="Arial" w:eastAsia="Times New Roman" w:hAnsi="Arial" w:cs="Arial"/>
          <w:color w:val="0F243E"/>
          <w:lang w:eastAsia="pl-PL"/>
        </w:rPr>
        <w:t xml:space="preserve"> </w:t>
      </w:r>
      <w:proofErr w:type="gramStart"/>
      <w:r w:rsidRPr="00757CD1">
        <w:rPr>
          <w:rFonts w:ascii="Arial" w:eastAsia="Times New Roman" w:hAnsi="Arial" w:cs="Arial"/>
          <w:color w:val="0F243E"/>
          <w:lang w:eastAsia="pl-PL"/>
        </w:rPr>
        <w:t>brutto ................. zł</w:t>
      </w:r>
      <w:proofErr w:type="gramEnd"/>
      <w:r w:rsidRPr="00757CD1">
        <w:rPr>
          <w:rFonts w:ascii="Arial" w:eastAsia="Times New Roman" w:hAnsi="Arial" w:cs="Arial"/>
          <w:color w:val="0F243E"/>
          <w:lang w:eastAsia="pl-PL"/>
        </w:rPr>
        <w:t xml:space="preserve"> (słownie złotych: ………………………………………</w:t>
      </w:r>
      <w:r>
        <w:rPr>
          <w:rFonts w:ascii="Arial" w:eastAsia="Times New Roman" w:hAnsi="Arial" w:cs="Arial"/>
          <w:color w:val="0F243E"/>
          <w:lang w:eastAsia="pl-PL"/>
        </w:rPr>
        <w:t>..</w:t>
      </w:r>
      <w:r w:rsidRPr="00757CD1">
        <w:rPr>
          <w:rFonts w:ascii="Arial" w:eastAsia="Times New Roman" w:hAnsi="Arial" w:cs="Arial"/>
          <w:color w:val="0F243E"/>
          <w:lang w:eastAsia="pl-PL"/>
        </w:rPr>
        <w:t>…00/100)</w:t>
      </w:r>
    </w:p>
    <w:p w14:paraId="698062AA" w14:textId="71607E63" w:rsidR="00757CD1" w:rsidRP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netto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………….  (słownie </w:t>
      </w:r>
      <w:proofErr w:type="gramStart"/>
      <w:r w:rsidRPr="00757CD1">
        <w:rPr>
          <w:rFonts w:cs="Arial"/>
          <w:color w:val="0F243E"/>
          <w:sz w:val="22"/>
          <w:szCs w:val="22"/>
        </w:rPr>
        <w:t xml:space="preserve">złotych: ...................……………………………..…..00/100) </w:t>
      </w:r>
      <w:proofErr w:type="gramEnd"/>
    </w:p>
    <w:p w14:paraId="7D560A97" w14:textId="1DDD8252" w:rsidR="00757CD1" w:rsidRDefault="00757CD1" w:rsidP="00757CD1">
      <w:pPr>
        <w:autoSpaceDE w:val="0"/>
        <w:autoSpaceDN w:val="0"/>
        <w:adjustRightInd w:val="0"/>
        <w:spacing w:after="0"/>
        <w:ind w:left="284"/>
        <w:jc w:val="both"/>
        <w:rPr>
          <w:rFonts w:cs="Arial"/>
          <w:color w:val="0F243E"/>
          <w:sz w:val="22"/>
          <w:szCs w:val="22"/>
        </w:rPr>
      </w:pPr>
      <w:r>
        <w:rPr>
          <w:rFonts w:cs="Arial"/>
          <w:color w:val="0F243E"/>
          <w:sz w:val="22"/>
          <w:szCs w:val="22"/>
        </w:rPr>
        <w:t xml:space="preserve"> </w:t>
      </w:r>
      <w:proofErr w:type="gramStart"/>
      <w:r w:rsidRPr="00757CD1">
        <w:rPr>
          <w:rFonts w:cs="Arial"/>
          <w:color w:val="0F243E"/>
          <w:sz w:val="22"/>
          <w:szCs w:val="22"/>
        </w:rPr>
        <w:t>plus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VAT……%........………..</w:t>
      </w:r>
      <w:proofErr w:type="gramStart"/>
      <w:r w:rsidRPr="00757CD1">
        <w:rPr>
          <w:rFonts w:cs="Arial"/>
          <w:color w:val="0F243E"/>
          <w:sz w:val="22"/>
          <w:szCs w:val="22"/>
        </w:rPr>
        <w:t>zł</w:t>
      </w:r>
      <w:proofErr w:type="gramEnd"/>
      <w:r w:rsidRPr="00757CD1">
        <w:rPr>
          <w:rFonts w:cs="Arial"/>
          <w:color w:val="0F243E"/>
          <w:sz w:val="22"/>
          <w:szCs w:val="22"/>
        </w:rPr>
        <w:t xml:space="preserve"> (słownie złotych:…………………………..,… 00/100);</w:t>
      </w:r>
    </w:p>
    <w:p w14:paraId="0A0DE09F" w14:textId="77777777" w:rsidR="00FB26BC" w:rsidRPr="00757CD1" w:rsidRDefault="00FB26BC" w:rsidP="00FB26BC">
      <w:pPr>
        <w:autoSpaceDE w:val="0"/>
        <w:autoSpaceDN w:val="0"/>
        <w:adjustRightInd w:val="0"/>
        <w:spacing w:after="0"/>
        <w:jc w:val="both"/>
        <w:rPr>
          <w:rFonts w:cs="Arial"/>
          <w:color w:val="0F243E"/>
          <w:sz w:val="22"/>
          <w:szCs w:val="22"/>
        </w:rPr>
      </w:pPr>
    </w:p>
    <w:p w14:paraId="0A34AA64" w14:textId="77777777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="Arial"/>
          <w:color w:val="0F243E"/>
          <w:lang w:eastAsia="pl-PL"/>
        </w:rPr>
      </w:pPr>
      <w:r w:rsidRPr="00757CD1">
        <w:rPr>
          <w:rFonts w:asciiTheme="minorHAnsi" w:eastAsia="Times New Roman" w:hAnsiTheme="minorHAnsi" w:cs="Arial"/>
          <w:color w:val="0F243E"/>
          <w:lang w:eastAsia="pl-PL"/>
        </w:rPr>
        <w:lastRenderedPageBreak/>
        <w:t xml:space="preserve">      </w:t>
      </w:r>
    </w:p>
    <w:p w14:paraId="5FCEF94A" w14:textId="796F1D03" w:rsid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  <w:r>
        <w:rPr>
          <w:rFonts w:asciiTheme="minorHAnsi" w:hAnsiTheme="minorHAnsi" w:cs="Arial"/>
          <w:b/>
          <w:color w:val="FF0000"/>
        </w:rPr>
        <w:t xml:space="preserve">   </w:t>
      </w:r>
      <w:r w:rsidRPr="00757CD1">
        <w:rPr>
          <w:rFonts w:asciiTheme="minorHAnsi" w:hAnsiTheme="minorHAnsi" w:cs="Arial"/>
          <w:b/>
          <w:color w:val="FF0000"/>
        </w:rPr>
        <w:t xml:space="preserve">2. </w:t>
      </w:r>
      <w:proofErr w:type="gramStart"/>
      <w:r w:rsidRPr="00757CD1">
        <w:rPr>
          <w:rFonts w:asciiTheme="minorHAnsi" w:hAnsiTheme="minorHAnsi" w:cs="Arial"/>
          <w:b/>
          <w:color w:val="FF0000"/>
        </w:rPr>
        <w:t>cena</w:t>
      </w:r>
      <w:proofErr w:type="gramEnd"/>
      <w:r w:rsidRPr="00757CD1">
        <w:rPr>
          <w:rFonts w:asciiTheme="minorHAnsi" w:hAnsiTheme="minorHAnsi" w:cs="Arial"/>
          <w:b/>
          <w:color w:val="FF0000"/>
        </w:rPr>
        <w:t xml:space="preserve"> za jedno spotkanie mediacyjne</w:t>
      </w:r>
    </w:p>
    <w:p w14:paraId="6DF82EC9" w14:textId="77777777" w:rsidR="00757CD1" w:rsidRPr="00757CD1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b/>
          <w:color w:val="FF0000"/>
        </w:rPr>
      </w:pPr>
    </w:p>
    <w:p w14:paraId="254F22C4" w14:textId="587A7C1C" w:rsidR="00757CD1" w:rsidRPr="001741E3" w:rsidRDefault="00757CD1" w:rsidP="00757CD1">
      <w:pPr>
        <w:pStyle w:val="Kolorowalistaakcent11"/>
        <w:tabs>
          <w:tab w:val="left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</w:t>
      </w:r>
      <w:proofErr w:type="gramStart"/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>brutto .............. zł</w:t>
      </w:r>
      <w:proofErr w:type="gramEnd"/>
      <w:r w:rsidRPr="001741E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 ……………………………………………..00/100)</w:t>
      </w:r>
    </w:p>
    <w:p w14:paraId="67F585ED" w14:textId="7548D6A6" w:rsidR="00757CD1" w:rsidRPr="001741E3" w:rsidRDefault="00757C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 xml:space="preserve">      netto……… (słownie 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 xml:space="preserve">złotych: ...................…………………………….………..00/100) </w:t>
      </w:r>
      <w:proofErr w:type="gramEnd"/>
    </w:p>
    <w:p w14:paraId="511FD54D" w14:textId="08452960" w:rsidR="00757CD1" w:rsidRDefault="00757C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 xml:space="preserve">      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>plus</w:t>
      </w:r>
      <w:proofErr w:type="gramEnd"/>
      <w:r w:rsidRPr="001741E3">
        <w:rPr>
          <w:rFonts w:cs="Arial"/>
          <w:color w:val="0F243E" w:themeColor="text2" w:themeShade="80"/>
          <w:sz w:val="22"/>
          <w:szCs w:val="22"/>
        </w:rPr>
        <w:t xml:space="preserve"> VAT……%........………..</w:t>
      </w:r>
      <w:proofErr w:type="gramStart"/>
      <w:r w:rsidRPr="001741E3">
        <w:rPr>
          <w:rFonts w:cs="Arial"/>
          <w:color w:val="0F243E" w:themeColor="text2" w:themeShade="80"/>
          <w:sz w:val="22"/>
          <w:szCs w:val="22"/>
        </w:rPr>
        <w:t>zł</w:t>
      </w:r>
      <w:proofErr w:type="gramEnd"/>
      <w:r w:rsidRPr="001741E3">
        <w:rPr>
          <w:rFonts w:cs="Arial"/>
          <w:color w:val="0F243E" w:themeColor="text2" w:themeShade="80"/>
          <w:sz w:val="22"/>
          <w:szCs w:val="22"/>
        </w:rPr>
        <w:t xml:space="preserve"> (słownie złotych:……………………………… 00/100).</w:t>
      </w:r>
    </w:p>
    <w:p w14:paraId="292C7FD4" w14:textId="77777777" w:rsidR="004D6BD1" w:rsidRPr="001741E3" w:rsidRDefault="004D6BD1" w:rsidP="00757CD1">
      <w:pPr>
        <w:autoSpaceDE w:val="0"/>
        <w:autoSpaceDN w:val="0"/>
        <w:adjustRightInd w:val="0"/>
        <w:spacing w:after="0"/>
        <w:ind w:left="567" w:hanging="567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6A667434" w14:textId="77777777" w:rsidR="004D6BD1" w:rsidRPr="00F730D0" w:rsidRDefault="004D6BD1" w:rsidP="004D6BD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0" w:after="0" w:line="360" w:lineRule="auto"/>
        <w:ind w:left="284" w:hanging="284"/>
        <w:jc w:val="both"/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F730D0"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Doświadczenie</w:t>
      </w:r>
    </w:p>
    <w:p w14:paraId="7784E22A" w14:textId="77777777" w:rsidR="004D6BD1" w:rsidRPr="0012460B" w:rsidRDefault="004D6BD1" w:rsidP="004D6BD1">
      <w:pPr>
        <w:pStyle w:val="Akapitzlist"/>
        <w:ind w:left="284"/>
        <w:jc w:val="both"/>
        <w:rPr>
          <w:rFonts w:cs="Arial"/>
          <w:b/>
          <w:bCs/>
          <w:color w:val="0F243E" w:themeColor="text2" w:themeShade="80"/>
          <w:sz w:val="20"/>
          <w:szCs w:val="20"/>
        </w:rPr>
      </w:pPr>
      <w:r w:rsidRPr="0012460B">
        <w:rPr>
          <w:rFonts w:cs="Arial"/>
          <w:b/>
          <w:bCs/>
          <w:color w:val="0F243E" w:themeColor="text2" w:themeShade="80"/>
          <w:sz w:val="20"/>
          <w:szCs w:val="20"/>
        </w:rPr>
        <w:t>WYKAZ DOŚWIADCZENIA OSOBY SKIEROWANEJ DO REALIZACJI ZAMÓWIENIA OPISANY W ROZDZ. XVI SIWZ (Kryteria oceny ofert)</w:t>
      </w:r>
    </w:p>
    <w:p w14:paraId="3FE563BD" w14:textId="77777777" w:rsidR="004D6BD1" w:rsidRDefault="004D6BD1" w:rsidP="004D6BD1">
      <w:pPr>
        <w:jc w:val="both"/>
        <w:rPr>
          <w:rFonts w:ascii="Calibri" w:hAnsi="Calibri"/>
          <w:b/>
          <w:smallCaps/>
          <w:sz w:val="22"/>
          <w:szCs w:val="22"/>
        </w:rPr>
      </w:pPr>
      <w:r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Wskazanie mediatora, którego dotyczy poniższy wykaz:…………………………………..</w:t>
      </w:r>
      <w:r>
        <w:rPr>
          <w:rFonts w:ascii="Calibri" w:hAnsi="Calibri"/>
          <w:sz w:val="22"/>
          <w:szCs w:val="22"/>
        </w:rPr>
        <w:t xml:space="preserve"> </w:t>
      </w:r>
    </w:p>
    <w:p w14:paraId="5E301483" w14:textId="77777777" w:rsidR="004D6BD1" w:rsidRPr="00A81B1B" w:rsidRDefault="004D6BD1" w:rsidP="004D6BD1">
      <w:pPr>
        <w:jc w:val="left"/>
        <w:rPr>
          <w:rFonts w:cs="Arial"/>
          <w:b/>
          <w:bCs/>
          <w:color w:val="0F243E" w:themeColor="text2" w:themeShade="80"/>
          <w:sz w:val="20"/>
          <w:szCs w:val="20"/>
        </w:rPr>
      </w:pPr>
      <w:r w:rsidRPr="00A81B1B">
        <w:rPr>
          <w:rFonts w:cs="Arial"/>
          <w:b/>
          <w:bCs/>
          <w:color w:val="0F243E" w:themeColor="text2" w:themeShade="80"/>
          <w:sz w:val="20"/>
          <w:szCs w:val="20"/>
        </w:rPr>
        <w:t xml:space="preserve">Podstawa do dysponowania osobą </w:t>
      </w:r>
      <w:r w:rsidRPr="00A81B1B">
        <w:rPr>
          <w:rFonts w:cs="Arial"/>
          <w:bCs/>
          <w:color w:val="0F243E" w:themeColor="text2" w:themeShade="80"/>
          <w:sz w:val="20"/>
          <w:szCs w:val="20"/>
        </w:rPr>
        <w:t>(np. umowa o pracę, umowa zlecenia)………………………</w:t>
      </w:r>
      <w:r>
        <w:rPr>
          <w:rFonts w:cs="Arial"/>
          <w:bCs/>
          <w:color w:val="0F243E" w:themeColor="text2" w:themeShade="80"/>
          <w:sz w:val="20"/>
          <w:szCs w:val="20"/>
        </w:rPr>
        <w:t>…….</w:t>
      </w:r>
      <w:r w:rsidRPr="00A81B1B">
        <w:rPr>
          <w:rFonts w:cs="Arial"/>
          <w:bCs/>
          <w:color w:val="0F243E" w:themeColor="text2" w:themeShade="80"/>
          <w:sz w:val="20"/>
          <w:szCs w:val="20"/>
        </w:rPr>
        <w:t xml:space="preserve">  </w:t>
      </w:r>
    </w:p>
    <w:tbl>
      <w:tblPr>
        <w:tblW w:w="9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3962"/>
        <w:gridCol w:w="1843"/>
        <w:gridCol w:w="1409"/>
      </w:tblGrid>
      <w:tr w:rsidR="004D6BD1" w:rsidRPr="00F730D0" w14:paraId="113955A8" w14:textId="77777777" w:rsidTr="00295781">
        <w:trPr>
          <w:trHeight w:val="1474"/>
        </w:trPr>
        <w:tc>
          <w:tcPr>
            <w:tcW w:w="1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58FD109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Nazwa </w:t>
            </w:r>
            <w:proofErr w:type="gram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usługi  wykonanej</w:t>
            </w:r>
            <w:proofErr w:type="gram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 przez osobę skierowaną do realizacji zamówienia</w:t>
            </w:r>
          </w:p>
          <w:p w14:paraId="2953323E" w14:textId="77777777" w:rsidR="004D6BD1" w:rsidRPr="0056430C" w:rsidRDefault="004D6BD1" w:rsidP="00295781">
            <w:pPr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7BB449E" w14:textId="77777777" w:rsidR="004D6BD1" w:rsidRPr="0056430C" w:rsidRDefault="004D6BD1" w:rsidP="00295781">
            <w:pPr>
              <w:spacing w:before="0" w:after="0"/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Opis </w:t>
            </w:r>
            <w:proofErr w:type="gram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usługi  mediacji</w:t>
            </w:r>
            <w:proofErr w:type="gram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, wykonanej przez osobę skierowaną do realizacji zamówienia</w:t>
            </w:r>
            <w:r w:rsidRPr="0056430C">
              <w:rPr>
                <w:rFonts w:cs="Arial"/>
                <w:i/>
                <w:color w:val="244061" w:themeColor="accent1" w:themeShade="80"/>
                <w:sz w:val="18"/>
                <w:szCs w:val="18"/>
              </w:rPr>
              <w:t xml:space="preserve"> zakres usługi mediacji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66446844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Odbiorca usługi</w:t>
            </w:r>
          </w:p>
          <w:p w14:paraId="6960F71B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 xml:space="preserve">(należy podać nazwę podmiotu, na </w:t>
            </w:r>
            <w:proofErr w:type="gramStart"/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>zlecenie którego</w:t>
            </w:r>
            <w:proofErr w:type="gramEnd"/>
            <w:r w:rsidRPr="0056430C">
              <w:rPr>
                <w:rFonts w:cs="Arial"/>
                <w:color w:val="244061" w:themeColor="accent1" w:themeShade="80"/>
                <w:sz w:val="18"/>
                <w:szCs w:val="18"/>
              </w:rPr>
              <w:t xml:space="preserve"> usługa została wykonana)</w:t>
            </w:r>
          </w:p>
        </w:tc>
        <w:tc>
          <w:tcPr>
            <w:tcW w:w="1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47F4B10F" w14:textId="77777777" w:rsidR="004D6BD1" w:rsidRPr="0056430C" w:rsidRDefault="004D6BD1" w:rsidP="00295781">
            <w:pPr>
              <w:rPr>
                <w:rFonts w:cs="Arial"/>
                <w:b/>
                <w:color w:val="244061" w:themeColor="accent1" w:themeShade="80"/>
                <w:sz w:val="18"/>
                <w:szCs w:val="18"/>
              </w:rPr>
            </w:pP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Informacja o podstawie do </w:t>
            </w:r>
            <w:proofErr w:type="spellStart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dysponowa</w:t>
            </w:r>
            <w:r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-</w:t>
            </w:r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>nia</w:t>
            </w:r>
            <w:proofErr w:type="spellEnd"/>
            <w:r w:rsidRPr="0056430C">
              <w:rPr>
                <w:rFonts w:cs="Arial"/>
                <w:b/>
                <w:color w:val="244061" w:themeColor="accent1" w:themeShade="80"/>
                <w:sz w:val="18"/>
                <w:szCs w:val="18"/>
              </w:rPr>
              <w:t xml:space="preserve"> osobą</w:t>
            </w:r>
          </w:p>
        </w:tc>
      </w:tr>
      <w:tr w:rsidR="004D6BD1" w:rsidRPr="00F730D0" w14:paraId="7E3BFA5B" w14:textId="77777777" w:rsidTr="00295781">
        <w:trPr>
          <w:trHeight w:val="705"/>
        </w:trPr>
        <w:tc>
          <w:tcPr>
            <w:tcW w:w="1835" w:type="dxa"/>
            <w:tcBorders>
              <w:top w:val="double" w:sz="4" w:space="0" w:color="auto"/>
            </w:tcBorders>
            <w:shd w:val="clear" w:color="auto" w:fill="auto"/>
          </w:tcPr>
          <w:p w14:paraId="5F97D343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tcBorders>
              <w:top w:val="double" w:sz="4" w:space="0" w:color="auto"/>
            </w:tcBorders>
            <w:shd w:val="clear" w:color="auto" w:fill="auto"/>
          </w:tcPr>
          <w:p w14:paraId="5E90AB3F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14:paraId="6F067E07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tcBorders>
              <w:top w:val="double" w:sz="4" w:space="0" w:color="auto"/>
            </w:tcBorders>
            <w:shd w:val="clear" w:color="auto" w:fill="auto"/>
          </w:tcPr>
          <w:p w14:paraId="671DD331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4D6BD1" w:rsidRPr="00F730D0" w14:paraId="551590BB" w14:textId="77777777" w:rsidTr="00295781">
        <w:trPr>
          <w:trHeight w:val="720"/>
        </w:trPr>
        <w:tc>
          <w:tcPr>
            <w:tcW w:w="1835" w:type="dxa"/>
            <w:shd w:val="clear" w:color="auto" w:fill="auto"/>
          </w:tcPr>
          <w:p w14:paraId="5E00630D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shd w:val="clear" w:color="auto" w:fill="auto"/>
          </w:tcPr>
          <w:p w14:paraId="4FE4DC70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shd w:val="clear" w:color="auto" w:fill="auto"/>
          </w:tcPr>
          <w:p w14:paraId="19E9920D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shd w:val="clear" w:color="auto" w:fill="auto"/>
          </w:tcPr>
          <w:p w14:paraId="3094BCA3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4D6BD1" w:rsidRPr="00F730D0" w14:paraId="377546DE" w14:textId="77777777" w:rsidTr="00295781">
        <w:trPr>
          <w:trHeight w:val="720"/>
        </w:trPr>
        <w:tc>
          <w:tcPr>
            <w:tcW w:w="1835" w:type="dxa"/>
            <w:shd w:val="clear" w:color="auto" w:fill="auto"/>
          </w:tcPr>
          <w:p w14:paraId="375E35C5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962" w:type="dxa"/>
            <w:shd w:val="clear" w:color="auto" w:fill="auto"/>
          </w:tcPr>
          <w:p w14:paraId="34418642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43" w:type="dxa"/>
            <w:shd w:val="clear" w:color="auto" w:fill="auto"/>
          </w:tcPr>
          <w:p w14:paraId="50C85496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409" w:type="dxa"/>
            <w:shd w:val="clear" w:color="auto" w:fill="auto"/>
          </w:tcPr>
          <w:p w14:paraId="3061EAB1" w14:textId="77777777" w:rsidR="004D6BD1" w:rsidRPr="00F730D0" w:rsidRDefault="004D6BD1" w:rsidP="00295781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</w:tbl>
    <w:p w14:paraId="6C8F7D5C" w14:textId="77777777" w:rsidR="001741E3" w:rsidRPr="001741E3" w:rsidRDefault="001741E3" w:rsidP="00493A36">
      <w:pPr>
        <w:autoSpaceDE w:val="0"/>
        <w:autoSpaceDN w:val="0"/>
        <w:adjustRightInd w:val="0"/>
        <w:spacing w:after="0"/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06891231" w14:textId="77777777" w:rsidR="005A3750" w:rsidRPr="001741E3" w:rsidRDefault="00F730D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Istotnych Warunków Zamówienia;</w:t>
      </w:r>
    </w:p>
    <w:p w14:paraId="538BA6CF" w14:textId="77777777" w:rsidR="005A3750" w:rsidRPr="001741E3" w:rsidRDefault="005A3750" w:rsidP="005A375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zapewnię udział mediatora, który:</w:t>
      </w:r>
    </w:p>
    <w:p w14:paraId="2F8B3834" w14:textId="77777777" w:rsidR="005A3750" w:rsidRPr="001741E3" w:rsidRDefault="005A3750" w:rsidP="005A375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709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posiada obywatelstwo polskie;</w:t>
      </w:r>
    </w:p>
    <w:p w14:paraId="0AF7F70A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ukończył 26 lat;</w:t>
      </w:r>
    </w:p>
    <w:p w14:paraId="65CCED6F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korzysta w pełni z praw publicznych i ma pełną zdolność do czynności prawnych,</w:t>
      </w:r>
    </w:p>
    <w:p w14:paraId="01BD9B03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zna język polski;</w:t>
      </w:r>
    </w:p>
    <w:p w14:paraId="61F073D7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nie był prawomocnie skazany za umyślne przestępstwo, w tym przestępstwo skarbowe;</w:t>
      </w:r>
    </w:p>
    <w:p w14:paraId="6098F053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posiada odpowiednie kwalifikacje i uprawnienia w zakresie przeprowadzania postępowania mediacyjnego, rozwiązywania konfliktów i nawiązywania kontaktów międzyludzkich zgodnie ze „Standardem prowadzenia mediacji i postępowania mediatora” uchwalonym w dniu 26 czerwca 2006 r. przez Społeczną Radę do spraw Alternatywnych Metod Rozwiązywania Konfliktów i Sporów przy Ministrze Sprawiedliwości;</w:t>
      </w:r>
    </w:p>
    <w:p w14:paraId="66487C3D" w14:textId="77777777" w:rsidR="005A3750" w:rsidRPr="001741E3" w:rsidRDefault="005A3750" w:rsidP="005A3750">
      <w:pPr>
        <w:pStyle w:val="Akapitzlist"/>
        <w:numPr>
          <w:ilvl w:val="0"/>
          <w:numId w:val="8"/>
        </w:numPr>
        <w:spacing w:before="0" w:after="0" w:line="276" w:lineRule="auto"/>
        <w:ind w:left="709" w:hanging="284"/>
        <w:contextualSpacing w:val="0"/>
        <w:jc w:val="both"/>
        <w:rPr>
          <w:rFonts w:cs="Arial"/>
          <w:color w:val="0F243E" w:themeColor="text2" w:themeShade="80"/>
          <w:sz w:val="22"/>
          <w:szCs w:val="22"/>
        </w:rPr>
      </w:pPr>
      <w:r w:rsidRPr="001741E3">
        <w:rPr>
          <w:rFonts w:cs="Arial"/>
          <w:color w:val="0F243E" w:themeColor="text2" w:themeShade="80"/>
          <w:sz w:val="22"/>
          <w:szCs w:val="22"/>
        </w:rPr>
        <w:t>jest wpisany na listę stałych mediatorów prowadzonych przez sądy okręgowe bądź ośrodki mediacyjne, których listy są przekazane prezesowi sądu okręgowego.</w:t>
      </w:r>
    </w:p>
    <w:p w14:paraId="0D8F4407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w cenie oferty zostały uwzględnione wszystkie koszty i składniki niezbędne do zrealizowania zamówienia i Zamawiający nie poniesie żadnych dodatkowych kosztów.</w:t>
      </w:r>
    </w:p>
    <w:p w14:paraId="4C3173A5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202E5623" w14:textId="77777777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SIWZ i nie zgłaszam do nich zastrzeżeń.</w:t>
      </w:r>
    </w:p>
    <w:p w14:paraId="2CAB4459" w14:textId="5BF7B65A"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do </w:t>
      </w:r>
      <w:r w:rsidR="0040762B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14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dni.</w:t>
      </w:r>
    </w:p>
    <w:p w14:paraId="52CED790" w14:textId="3837EA3E" w:rsidR="00E3101A" w:rsidRPr="001741E3" w:rsidRDefault="00E3101A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jestem/ nie jestem</w:t>
      </w:r>
      <w:r>
        <w:rPr>
          <w:rStyle w:val="Odwoanieprzypisudolnego"/>
          <w:rFonts w:eastAsia="TimesNewRoman" w:cs="Arial"/>
          <w:color w:val="0F243E" w:themeColor="text2" w:themeShade="80"/>
          <w:sz w:val="22"/>
          <w:szCs w:val="22"/>
          <w:lang w:eastAsia="en-US"/>
        </w:rPr>
        <w:footnoteReference w:id="1"/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płatnikiem VAT.</w:t>
      </w:r>
    </w:p>
    <w:p w14:paraId="4169D6AF" w14:textId="7F5B5A89" w:rsidR="00F730D0" w:rsidRPr="001741E3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</w:t>
      </w:r>
      <w:r w:rsidR="00C7556C"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rojektu umowy w terminie określonym przez Zamawiającego, nie później jednak niż przed upływem terminu związania ofertą. </w:t>
      </w:r>
    </w:p>
    <w:p w14:paraId="0E265D5E" w14:textId="77777777" w:rsidR="0040762B" w:rsidRPr="0040762B" w:rsidRDefault="0040762B" w:rsidP="0040762B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 xml:space="preserve"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</w:t>
      </w:r>
      <w:proofErr w:type="gramStart"/>
      <w:r w:rsidRPr="0040762B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40762B">
        <w:rPr>
          <w:rFonts w:cs="Arial"/>
          <w:color w:val="0F243E" w:themeColor="text2" w:themeShade="80"/>
          <w:sz w:val="22"/>
          <w:szCs w:val="22"/>
        </w:rPr>
        <w:t>. 835)</w:t>
      </w:r>
    </w:p>
    <w:p w14:paraId="6EBEBB19" w14:textId="70CEF1D7" w:rsidR="00F730D0" w:rsidRPr="001741E3" w:rsidRDefault="00F730D0" w:rsidP="0012460B">
      <w:pPr>
        <w:pStyle w:val="BodyText21"/>
        <w:widowControl/>
        <w:numPr>
          <w:ilvl w:val="0"/>
          <w:numId w:val="7"/>
        </w:numPr>
        <w:tabs>
          <w:tab w:val="clear" w:pos="284"/>
        </w:tabs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2" w:name="_GoBack"/>
      <w:bookmarkEnd w:id="2"/>
      <w:r w:rsidRPr="001741E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1741E3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</w:p>
    <w:p w14:paraId="261CABF7" w14:textId="77777777" w:rsidR="00F730D0" w:rsidRPr="001741E3" w:rsidRDefault="00F730D0" w:rsidP="0012460B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1741E3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1741E3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14:paraId="34FDDC34" w14:textId="77777777" w:rsidR="00F730D0" w:rsidRPr="001741E3" w:rsidRDefault="00F730D0" w:rsidP="00C7556C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Zastrzeżenie Wykonawcy:</w:t>
      </w:r>
    </w:p>
    <w:p w14:paraId="09F57695" w14:textId="1E929EB1" w:rsidR="00F730D0" w:rsidRPr="00280C90" w:rsidRDefault="00F730D0" w:rsidP="00C7556C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Niniejsza oferta zawiera na stronach nr od ____ do ____ informacje stanowiące tajemnicę przedsiębiorstwa w rozumieniu przepisów ustawy z dnia 16 kwietnia 1993 r. o zwalczaniu nieuczciwej konkurencji (</w:t>
      </w:r>
      <w:proofErr w:type="spellStart"/>
      <w:r w:rsidR="00C7556C" w:rsidRPr="00280C90">
        <w:rPr>
          <w:rFonts w:cs="Arial"/>
          <w:color w:val="0F243E" w:themeColor="text2" w:themeShade="80"/>
          <w:sz w:val="20"/>
          <w:szCs w:val="20"/>
        </w:rPr>
        <w:t>t.j</w:t>
      </w:r>
      <w:proofErr w:type="spellEnd"/>
      <w:r w:rsidR="00C7556C"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Dz. U. </w:t>
      </w:r>
      <w:proofErr w:type="gramStart"/>
      <w:r w:rsidRPr="00280C90">
        <w:rPr>
          <w:rFonts w:cs="Arial"/>
          <w:color w:val="0F243E" w:themeColor="text2" w:themeShade="80"/>
          <w:sz w:val="20"/>
          <w:szCs w:val="20"/>
        </w:rPr>
        <w:t>z</w:t>
      </w:r>
      <w:proofErr w:type="gramEnd"/>
      <w:r w:rsidRPr="00280C90">
        <w:rPr>
          <w:rFonts w:cs="Arial"/>
          <w:color w:val="0F243E" w:themeColor="text2" w:themeShade="80"/>
          <w:sz w:val="20"/>
          <w:szCs w:val="20"/>
        </w:rPr>
        <w:t xml:space="preserve"> 2018 r., poz. 419 z późn. </w:t>
      </w:r>
      <w:proofErr w:type="gramStart"/>
      <w:r w:rsidRPr="00280C90">
        <w:rPr>
          <w:rFonts w:cs="Arial"/>
          <w:color w:val="0F243E" w:themeColor="text2" w:themeShade="80"/>
          <w:sz w:val="20"/>
          <w:szCs w:val="20"/>
        </w:rPr>
        <w:t>zm</w:t>
      </w:r>
      <w:proofErr w:type="gramEnd"/>
      <w:r w:rsidRPr="00280C90">
        <w:rPr>
          <w:rFonts w:cs="Arial"/>
          <w:color w:val="0F243E" w:themeColor="text2" w:themeShade="8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</w:t>
      </w:r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(</w:t>
      </w:r>
      <w:proofErr w:type="spellStart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t.j</w:t>
      </w:r>
      <w:proofErr w:type="spellEnd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 xml:space="preserve">. Dz.U. </w:t>
      </w:r>
      <w:proofErr w:type="gramStart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>z</w:t>
      </w:r>
      <w:proofErr w:type="gramEnd"/>
      <w:r w:rsidR="00280C90" w:rsidRPr="00280C90">
        <w:rPr>
          <w:rFonts w:eastAsia="TimesNewRoman" w:cs="Arial"/>
          <w:color w:val="0F243E" w:themeColor="text2" w:themeShade="80"/>
          <w:sz w:val="20"/>
          <w:szCs w:val="20"/>
          <w:lang w:eastAsia="en-US"/>
        </w:rPr>
        <w:t xml:space="preserve"> 2020 r., poz. 1913 ze zm.) </w:t>
      </w:r>
      <w:r w:rsidRPr="00280C90">
        <w:rPr>
          <w:rFonts w:cs="Arial"/>
          <w:color w:val="0F243E" w:themeColor="text2" w:themeShade="80"/>
          <w:sz w:val="20"/>
          <w:szCs w:val="20"/>
        </w:rPr>
        <w:t>w oparciu o następujące uzasadnienie: _____________________________</w:t>
      </w:r>
    </w:p>
    <w:p w14:paraId="28D2F4BE" w14:textId="733069DD" w:rsidR="00F730D0" w:rsidRPr="00280C90" w:rsidRDefault="00F730D0" w:rsidP="00C7556C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0"/>
          <w:szCs w:val="20"/>
          <w:lang w:eastAsia="en-US"/>
        </w:rPr>
      </w:pPr>
      <w:r w:rsidRPr="00280C90">
        <w:rPr>
          <w:rFonts w:cs="Arial"/>
          <w:color w:val="0F243E" w:themeColor="text2" w:themeShade="80"/>
          <w:sz w:val="20"/>
          <w:szCs w:val="20"/>
        </w:rPr>
        <w:t>Oświadczam, że w stosunku do wszystkich osób, które będą występować w postępowaniu</w:t>
      </w:r>
      <w:r w:rsidR="00C768E4">
        <w:rPr>
          <w:rFonts w:cs="Arial"/>
          <w:color w:val="0F243E" w:themeColor="text2" w:themeShade="80"/>
          <w:sz w:val="20"/>
          <w:szCs w:val="20"/>
        </w:rPr>
        <w:br/>
      </w:r>
      <w:r w:rsidRPr="00280C90">
        <w:rPr>
          <w:rFonts w:cs="Arial"/>
          <w:color w:val="0F243E" w:themeColor="text2" w:themeShade="80"/>
          <w:sz w:val="20"/>
          <w:szCs w:val="20"/>
        </w:rPr>
        <w:t>o udzielenie zamówienia publicznego wypełniłam/wypełniłem obowiązki informacyjne przewidziane w art. 13 lub art. 14 RODO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2"/>
      </w:r>
      <w:r w:rsidRPr="00280C90">
        <w:rPr>
          <w:rFonts w:cs="Arial"/>
          <w:color w:val="0F243E" w:themeColor="text2" w:themeShade="80"/>
          <w:sz w:val="20"/>
          <w:szCs w:val="20"/>
        </w:rPr>
        <w:t>, wobec wszystkich osób fizycznych, których dane osobowe zostały przedstawione w celu ubiegania się o udzielenie zamówienia publicznego w niniejszym postępowaniu</w:t>
      </w:r>
      <w:r w:rsidRPr="00280C90">
        <w:rPr>
          <w:rStyle w:val="Odwoanieprzypisudolnego"/>
          <w:rFonts w:cs="Arial"/>
          <w:color w:val="0F243E" w:themeColor="text2" w:themeShade="80"/>
          <w:sz w:val="20"/>
          <w:szCs w:val="20"/>
        </w:rPr>
        <w:footnoteReference w:id="3"/>
      </w:r>
      <w:r w:rsidRPr="00280C90">
        <w:rPr>
          <w:rFonts w:cs="Arial"/>
          <w:color w:val="0F243E" w:themeColor="text2" w:themeShade="80"/>
          <w:sz w:val="20"/>
          <w:szCs w:val="20"/>
        </w:rPr>
        <w:t xml:space="preserve">. </w:t>
      </w:r>
    </w:p>
    <w:p w14:paraId="02A51897" w14:textId="77777777" w:rsidR="00F730D0" w:rsidRPr="001741E3" w:rsidRDefault="00F730D0" w:rsidP="00E12FAF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14:paraId="12AD0FEE" w14:textId="77777777" w:rsidR="00F730D0" w:rsidRPr="001741E3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1741E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14:paraId="1448E459" w14:textId="77777777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Miejscowość, data (imię i nazwisko)</w:t>
      </w:r>
    </w:p>
    <w:p w14:paraId="2D01634B" w14:textId="2D70A665" w:rsidR="00F730D0" w:rsidRPr="00280C90" w:rsidRDefault="00F730D0" w:rsidP="00280C90">
      <w:pPr>
        <w:autoSpaceDE w:val="0"/>
        <w:autoSpaceDN w:val="0"/>
        <w:adjustRightInd w:val="0"/>
        <w:spacing w:before="0" w:after="0"/>
        <w:ind w:left="2832"/>
        <w:rPr>
          <w:rFonts w:eastAsia="TimesNewRoman" w:cs="Arial"/>
          <w:color w:val="0F243E" w:themeColor="text2" w:themeShade="80"/>
          <w:sz w:val="18"/>
          <w:szCs w:val="18"/>
          <w:lang w:eastAsia="en-US"/>
        </w:rPr>
      </w:pPr>
      <w:proofErr w:type="gramStart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>podpis</w:t>
      </w:r>
      <w:proofErr w:type="gramEnd"/>
      <w:r w:rsidRPr="00280C90">
        <w:rPr>
          <w:rFonts w:eastAsia="TimesNewRoman" w:cs="Arial"/>
          <w:color w:val="0F243E" w:themeColor="text2" w:themeShade="80"/>
          <w:sz w:val="18"/>
          <w:szCs w:val="18"/>
          <w:lang w:eastAsia="en-US"/>
        </w:rPr>
        <w:t xml:space="preserve"> uprawnionego przedstawiciela Wykonawcy</w:t>
      </w:r>
    </w:p>
    <w:p w14:paraId="294AF13D" w14:textId="77777777" w:rsidR="00F730D0" w:rsidRPr="00280C90" w:rsidRDefault="00F730D0" w:rsidP="00F730D0">
      <w:p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Załączniki do oferty:</w:t>
      </w:r>
    </w:p>
    <w:p w14:paraId="2729CFD0" w14:textId="4C12958C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37B23E73" w14:textId="7B4CDCAA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18"/>
          <w:szCs w:val="18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……………..</w:t>
      </w:r>
    </w:p>
    <w:p w14:paraId="17F05DD8" w14:textId="1533D34D" w:rsidR="00280C90" w:rsidRPr="00280C90" w:rsidRDefault="00280C90" w:rsidP="00280C90">
      <w:pPr>
        <w:pStyle w:val="Akapitzlist"/>
        <w:numPr>
          <w:ilvl w:val="0"/>
          <w:numId w:val="11"/>
        </w:num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280C90"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……………</w:t>
      </w:r>
      <w:r>
        <w:rPr>
          <w:rFonts w:cs="Nimbus Roman No9 L"/>
          <w:b/>
          <w:color w:val="0F243E" w:themeColor="text2" w:themeShade="80"/>
          <w:sz w:val="18"/>
          <w:szCs w:val="18"/>
          <w:u w:val="single"/>
        </w:rPr>
        <w:t>.</w:t>
      </w:r>
    </w:p>
    <w:p w14:paraId="1AF38257" w14:textId="77AD73A1" w:rsidR="00F046CE" w:rsidRPr="001741E3" w:rsidRDefault="00F046CE" w:rsidP="00280C90">
      <w:pPr>
        <w:widowControl w:val="0"/>
        <w:suppressAutoHyphens/>
        <w:spacing w:line="276" w:lineRule="auto"/>
        <w:rPr>
          <w:rFonts w:cs="Arial"/>
          <w:color w:val="0F243E" w:themeColor="text2" w:themeShade="80"/>
          <w:sz w:val="22"/>
          <w:szCs w:val="22"/>
        </w:rPr>
      </w:pPr>
    </w:p>
    <w:sectPr w:rsidR="00F046CE" w:rsidRPr="001741E3" w:rsidSect="005005F0">
      <w:head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CA1837" w15:done="0"/>
  <w15:commentEx w15:paraId="2A2E5D8A" w15:done="0"/>
  <w15:commentEx w15:paraId="2A0FEA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CA1837" w16cid:durableId="208D3475"/>
  <w16cid:commentId w16cid:paraId="2A2E5D8A" w16cid:durableId="208D3B01"/>
  <w16cid:commentId w16cid:paraId="2A0FEACC" w16cid:durableId="208D35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76E44" w14:textId="77777777" w:rsidR="00EB55A0" w:rsidRDefault="00EB55A0" w:rsidP="005005F0">
      <w:pPr>
        <w:spacing w:before="0" w:after="0"/>
      </w:pPr>
      <w:r>
        <w:separator/>
      </w:r>
    </w:p>
  </w:endnote>
  <w:endnote w:type="continuationSeparator" w:id="0">
    <w:p w14:paraId="750A7BA2" w14:textId="77777777" w:rsidR="00EB55A0" w:rsidRDefault="00EB55A0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5EACA" w14:textId="049D1A45" w:rsidR="00505E1A" w:rsidRDefault="00505E1A">
    <w:pPr>
      <w:pStyle w:val="Stopka"/>
    </w:pPr>
    <w:ins w:id="3" w:author="Agata Łukaszewska" w:date="2019-05-20T14:28:00Z">
      <w:r>
        <w:rPr>
          <w:noProof/>
        </w:rPr>
        <w:drawing>
          <wp:inline distT="0" distB="0" distL="0" distR="0" wp14:anchorId="1A05810A" wp14:editId="007D6352">
            <wp:extent cx="5760720" cy="56896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a.jp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28B44" w14:textId="77777777" w:rsidR="00EB55A0" w:rsidRDefault="00EB55A0" w:rsidP="005005F0">
      <w:pPr>
        <w:spacing w:before="0" w:after="0"/>
      </w:pPr>
      <w:r>
        <w:separator/>
      </w:r>
    </w:p>
  </w:footnote>
  <w:footnote w:type="continuationSeparator" w:id="0">
    <w:p w14:paraId="3C95A42F" w14:textId="77777777" w:rsidR="00EB55A0" w:rsidRDefault="00EB55A0" w:rsidP="005005F0">
      <w:pPr>
        <w:spacing w:before="0" w:after="0"/>
      </w:pPr>
      <w:r>
        <w:continuationSeparator/>
      </w:r>
    </w:p>
  </w:footnote>
  <w:footnote w:id="1">
    <w:p w14:paraId="5422168D" w14:textId="41109705" w:rsidR="00E3101A" w:rsidRPr="00E3101A" w:rsidRDefault="00E3101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C7556C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  <w:footnote w:id="2">
    <w:p w14:paraId="1367D3F2" w14:textId="466B7066" w:rsidR="00F730D0" w:rsidRPr="001741E3" w:rsidRDefault="00F730D0" w:rsidP="00C768E4">
      <w:pPr>
        <w:pStyle w:val="Tekstprzypisudolnego"/>
        <w:ind w:left="142" w:hanging="142"/>
        <w:jc w:val="both"/>
        <w:rPr>
          <w:rFonts w:ascii="Arial" w:hAnsi="Arial" w:cs="Arial"/>
          <w:color w:val="0F243E" w:themeColor="text2" w:themeShade="80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>R</w:t>
      </w:r>
      <w:proofErr w:type="spell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ozporządzenie</w:t>
      </w:r>
      <w:proofErr w:type="spell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Parlamentu Europejskiego i Rady (UE) 2016/679 z</w:t>
      </w:r>
      <w:r w:rsidRPr="001741E3">
        <w:rPr>
          <w:rFonts w:ascii="Arial" w:hAnsi="Arial" w:cs="Arial"/>
          <w:color w:val="0F243E" w:themeColor="text2" w:themeShade="80"/>
          <w:sz w:val="16"/>
          <w:szCs w:val="16"/>
          <w:lang w:val="pl-PL"/>
        </w:rPr>
        <w:t xml:space="preserve"> 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U.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. UE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L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. z 2016 r., Nr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119</w:t>
      </w:r>
      <w:r w:rsidR="00E12FAF" w:rsidRPr="001741E3">
        <w:rPr>
          <w:rFonts w:ascii="Arial" w:hAnsi="Arial" w:cs="Arial"/>
          <w:color w:val="0F243E" w:themeColor="text2" w:themeShade="80"/>
          <w:sz w:val="16"/>
          <w:szCs w:val="16"/>
        </w:rPr>
        <w:t>, poz. 1</w:t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).</w:t>
      </w:r>
    </w:p>
  </w:footnote>
  <w:footnote w:id="3">
    <w:p w14:paraId="113AA450" w14:textId="77777777" w:rsidR="00F730D0" w:rsidRPr="00C7556C" w:rsidRDefault="00F730D0" w:rsidP="00A1384E">
      <w:pPr>
        <w:pStyle w:val="NormalnyWeb"/>
        <w:tabs>
          <w:tab w:val="left" w:pos="284"/>
        </w:tabs>
        <w:ind w:left="142" w:hanging="142"/>
        <w:jc w:val="both"/>
        <w:rPr>
          <w:rFonts w:ascii="Arial" w:hAnsi="Arial" w:cs="Arial"/>
          <w:sz w:val="16"/>
          <w:szCs w:val="16"/>
        </w:rPr>
      </w:pPr>
      <w:r w:rsidRPr="001741E3">
        <w:rPr>
          <w:rStyle w:val="Odwoanieprzypisudolnego"/>
          <w:rFonts w:ascii="Arial" w:hAnsi="Arial" w:cs="Arial"/>
          <w:color w:val="0F243E" w:themeColor="text2" w:themeShade="80"/>
          <w:sz w:val="16"/>
          <w:szCs w:val="16"/>
        </w:rPr>
        <w:footnoteRef/>
      </w:r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 </w:t>
      </w:r>
      <w:proofErr w:type="gramStart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>przypadku gdy</w:t>
      </w:r>
      <w:proofErr w:type="gramEnd"/>
      <w:r w:rsidRPr="001741E3">
        <w:rPr>
          <w:rFonts w:ascii="Arial" w:hAnsi="Arial" w:cs="Arial"/>
          <w:color w:val="0F243E" w:themeColor="text2" w:themeShade="80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D4BB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2E6A16E0"/>
    <w:lvl w:ilvl="0" w:tplc="FB8821D0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15CC2"/>
    <w:multiLevelType w:val="multilevel"/>
    <w:tmpl w:val="035061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B7A1EA6"/>
    <w:multiLevelType w:val="hybridMultilevel"/>
    <w:tmpl w:val="59848404"/>
    <w:lvl w:ilvl="0" w:tplc="FC864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0130B"/>
    <w:multiLevelType w:val="hybridMultilevel"/>
    <w:tmpl w:val="C4B846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C473D4"/>
    <w:multiLevelType w:val="hybridMultilevel"/>
    <w:tmpl w:val="4B58E70A"/>
    <w:lvl w:ilvl="0" w:tplc="0AAA98DA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810C20"/>
    <w:multiLevelType w:val="hybridMultilevel"/>
    <w:tmpl w:val="E4E0E0C2"/>
    <w:lvl w:ilvl="0" w:tplc="814A62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6"/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605B4"/>
    <w:rsid w:val="000A2A1A"/>
    <w:rsid w:val="00107924"/>
    <w:rsid w:val="0011407E"/>
    <w:rsid w:val="0012460B"/>
    <w:rsid w:val="00167F67"/>
    <w:rsid w:val="001741E3"/>
    <w:rsid w:val="001C5026"/>
    <w:rsid w:val="001E1778"/>
    <w:rsid w:val="001F4F24"/>
    <w:rsid w:val="002369AE"/>
    <w:rsid w:val="002448A8"/>
    <w:rsid w:val="002453CE"/>
    <w:rsid w:val="00277C3A"/>
    <w:rsid w:val="00280C90"/>
    <w:rsid w:val="002C422A"/>
    <w:rsid w:val="00336C87"/>
    <w:rsid w:val="00347318"/>
    <w:rsid w:val="003640E8"/>
    <w:rsid w:val="003657FC"/>
    <w:rsid w:val="00377F6E"/>
    <w:rsid w:val="003A2FC5"/>
    <w:rsid w:val="0040762B"/>
    <w:rsid w:val="00423C42"/>
    <w:rsid w:val="00425E44"/>
    <w:rsid w:val="00493A36"/>
    <w:rsid w:val="00495F4A"/>
    <w:rsid w:val="00496F37"/>
    <w:rsid w:val="00497080"/>
    <w:rsid w:val="004D6BD1"/>
    <w:rsid w:val="004E7D9C"/>
    <w:rsid w:val="005005F0"/>
    <w:rsid w:val="00505E1A"/>
    <w:rsid w:val="0056430C"/>
    <w:rsid w:val="005A3750"/>
    <w:rsid w:val="006135B4"/>
    <w:rsid w:val="00667791"/>
    <w:rsid w:val="00681B28"/>
    <w:rsid w:val="006A7A61"/>
    <w:rsid w:val="006C46AA"/>
    <w:rsid w:val="006E4DAC"/>
    <w:rsid w:val="006F572E"/>
    <w:rsid w:val="00731564"/>
    <w:rsid w:val="00750ACE"/>
    <w:rsid w:val="00757CD1"/>
    <w:rsid w:val="00763D23"/>
    <w:rsid w:val="00795633"/>
    <w:rsid w:val="007A3337"/>
    <w:rsid w:val="007B02D2"/>
    <w:rsid w:val="007B1F1C"/>
    <w:rsid w:val="007B2082"/>
    <w:rsid w:val="007B46ED"/>
    <w:rsid w:val="00800A1D"/>
    <w:rsid w:val="00845234"/>
    <w:rsid w:val="008D4277"/>
    <w:rsid w:val="008F1F9A"/>
    <w:rsid w:val="00917435"/>
    <w:rsid w:val="0096612B"/>
    <w:rsid w:val="009B0F6E"/>
    <w:rsid w:val="00A02ECD"/>
    <w:rsid w:val="00A1384E"/>
    <w:rsid w:val="00A23CAE"/>
    <w:rsid w:val="00A60786"/>
    <w:rsid w:val="00A81B1B"/>
    <w:rsid w:val="00AB1C7E"/>
    <w:rsid w:val="00AD16CF"/>
    <w:rsid w:val="00AD343A"/>
    <w:rsid w:val="00AD562C"/>
    <w:rsid w:val="00AE47F4"/>
    <w:rsid w:val="00B01415"/>
    <w:rsid w:val="00B21CA7"/>
    <w:rsid w:val="00B2596B"/>
    <w:rsid w:val="00B319B6"/>
    <w:rsid w:val="00B40EFF"/>
    <w:rsid w:val="00B62494"/>
    <w:rsid w:val="00B64293"/>
    <w:rsid w:val="00B71426"/>
    <w:rsid w:val="00BA01CF"/>
    <w:rsid w:val="00BB4260"/>
    <w:rsid w:val="00BC3928"/>
    <w:rsid w:val="00BE3936"/>
    <w:rsid w:val="00BF3735"/>
    <w:rsid w:val="00BF3E5D"/>
    <w:rsid w:val="00BF4F83"/>
    <w:rsid w:val="00C11678"/>
    <w:rsid w:val="00C21107"/>
    <w:rsid w:val="00C2584F"/>
    <w:rsid w:val="00C54266"/>
    <w:rsid w:val="00C62519"/>
    <w:rsid w:val="00C7556C"/>
    <w:rsid w:val="00C768E4"/>
    <w:rsid w:val="00C85A7F"/>
    <w:rsid w:val="00C917C1"/>
    <w:rsid w:val="00CC392A"/>
    <w:rsid w:val="00CD09E8"/>
    <w:rsid w:val="00CD5399"/>
    <w:rsid w:val="00CF72E7"/>
    <w:rsid w:val="00D30EC9"/>
    <w:rsid w:val="00D50CD7"/>
    <w:rsid w:val="00D742B2"/>
    <w:rsid w:val="00D76F73"/>
    <w:rsid w:val="00DC33E8"/>
    <w:rsid w:val="00E12FAF"/>
    <w:rsid w:val="00E25E77"/>
    <w:rsid w:val="00E3101A"/>
    <w:rsid w:val="00E81B50"/>
    <w:rsid w:val="00E830FA"/>
    <w:rsid w:val="00E83611"/>
    <w:rsid w:val="00E95338"/>
    <w:rsid w:val="00EB23EA"/>
    <w:rsid w:val="00EB55A0"/>
    <w:rsid w:val="00EF05D6"/>
    <w:rsid w:val="00EF5A0A"/>
    <w:rsid w:val="00F00C2E"/>
    <w:rsid w:val="00F046CE"/>
    <w:rsid w:val="00F51476"/>
    <w:rsid w:val="00F67026"/>
    <w:rsid w:val="00F730D0"/>
    <w:rsid w:val="00F73DD9"/>
    <w:rsid w:val="00F97B65"/>
    <w:rsid w:val="00FB26BC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07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,CW_Lista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,CW_Lista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5A375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657FC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0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2D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0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02D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757CD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F82D7-8449-4B57-8184-1410BB40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2019-01-31T07:48:00Z</cp:lastPrinted>
  <dcterms:created xsi:type="dcterms:W3CDTF">2022-05-06T07:16:00Z</dcterms:created>
  <dcterms:modified xsi:type="dcterms:W3CDTF">2022-05-09T09:10:00Z</dcterms:modified>
</cp:coreProperties>
</file>